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1A822D0E"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0" w:author="Autor">
        <w:r w:rsidR="00BF11E5" w:rsidDel="001F3932">
          <w:rPr>
            <w:rFonts w:ascii="Verdana" w:hAnsi="Verdana"/>
            <w:sz w:val="20"/>
            <w:szCs w:val="20"/>
            <w:lang w:val="sk-SK" w:eastAsia="cs-CZ"/>
          </w:rPr>
          <w:delText>21</w:delText>
        </w:r>
      </w:del>
      <w:ins w:id="1" w:author="Autor">
        <w:r w:rsidR="001F3932">
          <w:rPr>
            <w:rFonts w:ascii="Verdana" w:hAnsi="Verdana"/>
            <w:sz w:val="20"/>
            <w:szCs w:val="20"/>
            <w:lang w:val="sk-SK" w:eastAsia="cs-CZ"/>
          </w:rPr>
          <w:t>17</w:t>
        </w:r>
      </w:ins>
      <w:r w:rsidR="008C3FAB" w:rsidRPr="008C3FAB">
        <w:rPr>
          <w:rFonts w:ascii="Verdana" w:hAnsi="Verdana"/>
          <w:sz w:val="20"/>
          <w:szCs w:val="20"/>
          <w:lang w:val="sk-SK" w:eastAsia="cs-CZ"/>
        </w:rPr>
        <w:t xml:space="preserve">. </w:t>
      </w:r>
      <w:r w:rsidR="00963628">
        <w:rPr>
          <w:rFonts w:ascii="Verdana" w:hAnsi="Verdana"/>
          <w:sz w:val="20"/>
          <w:szCs w:val="20"/>
          <w:lang w:val="sk-SK" w:eastAsia="cs-CZ"/>
        </w:rPr>
        <w:t>0</w:t>
      </w:r>
      <w:del w:id="2" w:author="Autor">
        <w:r w:rsidR="00963628" w:rsidDel="001F3932">
          <w:rPr>
            <w:rFonts w:ascii="Verdana" w:hAnsi="Verdana"/>
            <w:sz w:val="20"/>
            <w:szCs w:val="20"/>
            <w:lang w:val="sk-SK" w:eastAsia="cs-CZ"/>
          </w:rPr>
          <w:delText>6</w:delText>
        </w:r>
      </w:del>
      <w:ins w:id="3" w:author="Autor">
        <w:r w:rsidR="001F3932">
          <w:rPr>
            <w:rFonts w:ascii="Verdana" w:hAnsi="Verdana"/>
            <w:sz w:val="20"/>
            <w:szCs w:val="20"/>
            <w:lang w:val="sk-SK" w:eastAsia="cs-CZ"/>
          </w:rPr>
          <w:t>7</w:t>
        </w:r>
      </w:ins>
      <w:r w:rsidR="008C3FAB" w:rsidRPr="008C3FAB">
        <w:rPr>
          <w:rFonts w:ascii="Verdana" w:hAnsi="Verdana"/>
          <w:sz w:val="20"/>
          <w:szCs w:val="20"/>
          <w:lang w:val="sk-SK" w:eastAsia="cs-CZ"/>
        </w:rPr>
        <w:t>. 20</w:t>
      </w:r>
      <w:r w:rsidR="00EE1AD1">
        <w:rPr>
          <w:rFonts w:ascii="Verdana" w:hAnsi="Verdana"/>
          <w:sz w:val="20"/>
          <w:szCs w:val="20"/>
          <w:lang w:val="sk-SK" w:eastAsia="cs-CZ"/>
        </w:rPr>
        <w:t>17</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1D6512A2"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4" w:author="Autor">
        <w:r w:rsidR="00BF11E5" w:rsidDel="001F3932">
          <w:rPr>
            <w:rFonts w:ascii="Verdana" w:hAnsi="Verdana"/>
            <w:sz w:val="20"/>
            <w:szCs w:val="20"/>
            <w:lang w:val="sk-SK" w:eastAsia="cs-CZ"/>
          </w:rPr>
          <w:delText>21</w:delText>
        </w:r>
      </w:del>
      <w:ins w:id="5" w:author="Autor">
        <w:r w:rsidR="001F3932">
          <w:rPr>
            <w:rFonts w:ascii="Verdana" w:hAnsi="Verdana"/>
            <w:sz w:val="20"/>
            <w:szCs w:val="20"/>
            <w:lang w:val="sk-SK" w:eastAsia="cs-CZ"/>
          </w:rPr>
          <w:t>17</w:t>
        </w:r>
      </w:ins>
      <w:r w:rsidR="008C3FAB" w:rsidRPr="008C3FAB">
        <w:rPr>
          <w:rFonts w:ascii="Verdana" w:hAnsi="Verdana"/>
          <w:sz w:val="20"/>
          <w:szCs w:val="20"/>
          <w:lang w:val="sk-SK" w:eastAsia="cs-CZ"/>
        </w:rPr>
        <w:t xml:space="preserve">. </w:t>
      </w:r>
      <w:r w:rsidR="00963628">
        <w:rPr>
          <w:rFonts w:ascii="Verdana" w:hAnsi="Verdana"/>
          <w:sz w:val="20"/>
          <w:szCs w:val="20"/>
          <w:lang w:val="sk-SK" w:eastAsia="cs-CZ"/>
        </w:rPr>
        <w:t>0</w:t>
      </w:r>
      <w:del w:id="6" w:author="Autor">
        <w:r w:rsidR="00963628" w:rsidDel="001F3932">
          <w:rPr>
            <w:rFonts w:ascii="Verdana" w:hAnsi="Verdana"/>
            <w:sz w:val="20"/>
            <w:szCs w:val="20"/>
            <w:lang w:val="sk-SK" w:eastAsia="cs-CZ"/>
          </w:rPr>
          <w:delText>6</w:delText>
        </w:r>
      </w:del>
      <w:ins w:id="7" w:author="Autor">
        <w:r w:rsidR="001F3932">
          <w:rPr>
            <w:rFonts w:ascii="Verdana" w:hAnsi="Verdana"/>
            <w:sz w:val="20"/>
            <w:szCs w:val="20"/>
            <w:lang w:val="sk-SK" w:eastAsia="cs-CZ"/>
          </w:rPr>
          <w:t>7</w:t>
        </w:r>
      </w:ins>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7183555D"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8" w:author="Autor">
        <w:r w:rsidR="00BF11E5" w:rsidDel="001F3932">
          <w:rPr>
            <w:rFonts w:ascii="Verdana" w:hAnsi="Verdana"/>
            <w:sz w:val="20"/>
            <w:szCs w:val="20"/>
            <w:lang w:val="sk-SK" w:eastAsia="cs-CZ"/>
          </w:rPr>
          <w:delText>21</w:delText>
        </w:r>
      </w:del>
      <w:ins w:id="9" w:author="Autor">
        <w:r w:rsidR="001F3932">
          <w:rPr>
            <w:rFonts w:ascii="Verdana" w:hAnsi="Verdana"/>
            <w:sz w:val="20"/>
            <w:szCs w:val="20"/>
            <w:lang w:val="sk-SK" w:eastAsia="cs-CZ"/>
          </w:rPr>
          <w:t>17</w:t>
        </w:r>
      </w:ins>
      <w:r w:rsidR="008C3FAB" w:rsidRPr="008C3FAB">
        <w:rPr>
          <w:rFonts w:ascii="Verdana" w:hAnsi="Verdana"/>
          <w:sz w:val="20"/>
          <w:szCs w:val="20"/>
          <w:lang w:val="sk-SK" w:eastAsia="cs-CZ"/>
        </w:rPr>
        <w:t xml:space="preserve">. </w:t>
      </w:r>
      <w:r w:rsidR="00963628">
        <w:rPr>
          <w:rFonts w:ascii="Verdana" w:hAnsi="Verdana"/>
          <w:sz w:val="20"/>
          <w:szCs w:val="20"/>
          <w:lang w:val="sk-SK" w:eastAsia="cs-CZ"/>
        </w:rPr>
        <w:t>0</w:t>
      </w:r>
      <w:del w:id="10" w:author="Autor">
        <w:r w:rsidR="00963628" w:rsidDel="001F3932">
          <w:rPr>
            <w:rFonts w:ascii="Verdana" w:hAnsi="Verdana"/>
            <w:sz w:val="20"/>
            <w:szCs w:val="20"/>
            <w:lang w:val="sk-SK" w:eastAsia="cs-CZ"/>
          </w:rPr>
          <w:delText>6</w:delText>
        </w:r>
      </w:del>
      <w:ins w:id="11" w:author="Autor">
        <w:r w:rsidR="001F3932">
          <w:rPr>
            <w:rFonts w:ascii="Verdana" w:hAnsi="Verdana"/>
            <w:sz w:val="20"/>
            <w:szCs w:val="20"/>
            <w:lang w:val="sk-SK" w:eastAsia="cs-CZ"/>
          </w:rPr>
          <w:t>7</w:t>
        </w:r>
      </w:ins>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16C15E6D"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EE1AD1">
        <w:rPr>
          <w:rFonts w:ascii="Verdana" w:hAnsi="Verdana"/>
          <w:sz w:val="20"/>
          <w:szCs w:val="20"/>
          <w:lang w:val="sk-SK" w:eastAsia="cs-CZ"/>
        </w:rPr>
        <w:t>3.</w:t>
      </w:r>
      <w:del w:id="12" w:author="Autor">
        <w:r w:rsidR="00BF11E5" w:rsidDel="001F3932">
          <w:rPr>
            <w:rFonts w:ascii="Verdana" w:hAnsi="Verdana"/>
            <w:sz w:val="20"/>
            <w:szCs w:val="20"/>
            <w:lang w:val="sk-SK" w:eastAsia="cs-CZ"/>
          </w:rPr>
          <w:delText>2</w:delText>
        </w:r>
      </w:del>
      <w:ins w:id="13" w:author="Autor">
        <w:r w:rsidR="001F3932">
          <w:rPr>
            <w:rFonts w:ascii="Verdana" w:hAnsi="Verdana"/>
            <w:sz w:val="20"/>
            <w:szCs w:val="20"/>
            <w:lang w:val="sk-SK" w:eastAsia="cs-CZ"/>
          </w:rPr>
          <w:t>3</w:t>
        </w:r>
      </w:ins>
      <w:r>
        <w:rPr>
          <w:rFonts w:ascii="Verdana" w:hAnsi="Verdana"/>
          <w:sz w:val="20"/>
          <w:szCs w:val="20"/>
          <w:lang w:val="sk-SK" w:eastAsia="cs-CZ"/>
        </w:rPr>
        <w:t xml:space="preserve">; platnosť od: </w:t>
      </w:r>
      <w:del w:id="14" w:author="Autor">
        <w:r w:rsidR="00BF11E5" w:rsidDel="001F3932">
          <w:rPr>
            <w:rFonts w:ascii="Verdana" w:hAnsi="Verdana"/>
            <w:sz w:val="20"/>
            <w:szCs w:val="20"/>
            <w:lang w:val="sk-SK" w:eastAsia="cs-CZ"/>
          </w:rPr>
          <w:delText>21</w:delText>
        </w:r>
      </w:del>
      <w:ins w:id="15" w:author="Autor">
        <w:r w:rsidR="001F3932">
          <w:rPr>
            <w:rFonts w:ascii="Verdana" w:hAnsi="Verdana"/>
            <w:sz w:val="20"/>
            <w:szCs w:val="20"/>
            <w:lang w:val="sk-SK" w:eastAsia="cs-CZ"/>
          </w:rPr>
          <w:t>17</w:t>
        </w:r>
      </w:ins>
      <w:r w:rsidR="008C3FAB" w:rsidRPr="008C3FAB">
        <w:rPr>
          <w:rFonts w:ascii="Verdana" w:hAnsi="Verdana"/>
          <w:sz w:val="20"/>
          <w:szCs w:val="20"/>
          <w:lang w:val="sk-SK" w:eastAsia="cs-CZ"/>
        </w:rPr>
        <w:t xml:space="preserve">. </w:t>
      </w:r>
      <w:r w:rsidR="00963628">
        <w:rPr>
          <w:rFonts w:ascii="Verdana" w:hAnsi="Verdana"/>
          <w:sz w:val="20"/>
          <w:szCs w:val="20"/>
          <w:lang w:val="sk-SK" w:eastAsia="cs-CZ"/>
        </w:rPr>
        <w:t>0</w:t>
      </w:r>
      <w:del w:id="16" w:author="Autor">
        <w:r w:rsidR="00963628" w:rsidDel="001F3932">
          <w:rPr>
            <w:rFonts w:ascii="Verdana" w:hAnsi="Verdana"/>
            <w:sz w:val="20"/>
            <w:szCs w:val="20"/>
            <w:lang w:val="sk-SK" w:eastAsia="cs-CZ"/>
          </w:rPr>
          <w:delText>6</w:delText>
        </w:r>
      </w:del>
      <w:ins w:id="17" w:author="Autor">
        <w:r w:rsidR="001F3932">
          <w:rPr>
            <w:rFonts w:ascii="Verdana" w:hAnsi="Verdana"/>
            <w:sz w:val="20"/>
            <w:szCs w:val="20"/>
            <w:lang w:val="sk-SK" w:eastAsia="cs-CZ"/>
          </w:rPr>
          <w:t>7</w:t>
        </w:r>
      </w:ins>
      <w:r w:rsidR="008C3FAB" w:rsidRPr="008C3FAB">
        <w:rPr>
          <w:rFonts w:ascii="Verdana" w:hAnsi="Verdana"/>
          <w:sz w:val="20"/>
          <w:szCs w:val="20"/>
          <w:lang w:val="sk-SK" w:eastAsia="cs-CZ"/>
        </w:rPr>
        <w:t>. 201</w:t>
      </w:r>
      <w:r w:rsidR="00EE1AD1">
        <w:rPr>
          <w:rFonts w:ascii="Verdana" w:hAnsi="Verdana"/>
          <w:sz w:val="20"/>
          <w:szCs w:val="20"/>
          <w:lang w:val="sk-SK" w:eastAsia="cs-CZ"/>
        </w:rPr>
        <w:t>7</w:t>
      </w:r>
      <w:r>
        <w:rPr>
          <w:rFonts w:ascii="Verdana" w:hAnsi="Verdana"/>
          <w:sz w:val="20"/>
          <w:szCs w:val="20"/>
          <w:lang w:val="sk-SK" w:eastAsia="cs-CZ"/>
        </w:rPr>
        <w:t xml:space="preserve">, účinnosť od: </w:t>
      </w:r>
      <w:del w:id="18" w:author="Autor">
        <w:r w:rsidR="00BF11E5" w:rsidDel="001F3932">
          <w:rPr>
            <w:rFonts w:ascii="Verdana" w:hAnsi="Verdana"/>
            <w:sz w:val="20"/>
            <w:szCs w:val="20"/>
            <w:lang w:val="sk-SK" w:eastAsia="cs-CZ"/>
          </w:rPr>
          <w:delText>21</w:delText>
        </w:r>
      </w:del>
      <w:ins w:id="19" w:author="Autor">
        <w:r w:rsidR="001F3932">
          <w:rPr>
            <w:rFonts w:ascii="Verdana" w:hAnsi="Verdana"/>
            <w:sz w:val="20"/>
            <w:szCs w:val="20"/>
            <w:lang w:val="sk-SK" w:eastAsia="cs-CZ"/>
          </w:rPr>
          <w:t>17</w:t>
        </w:r>
      </w:ins>
      <w:r w:rsidR="008C3FAB" w:rsidRPr="008C3FAB">
        <w:rPr>
          <w:rFonts w:ascii="Verdana" w:hAnsi="Verdana"/>
          <w:sz w:val="20"/>
          <w:szCs w:val="20"/>
          <w:lang w:val="sk-SK" w:eastAsia="cs-CZ"/>
        </w:rPr>
        <w:t xml:space="preserve">. </w:t>
      </w:r>
      <w:r w:rsidR="00EE1AD1">
        <w:rPr>
          <w:rFonts w:ascii="Verdana" w:hAnsi="Verdana"/>
          <w:sz w:val="20"/>
          <w:szCs w:val="20"/>
          <w:lang w:val="sk-SK" w:eastAsia="cs-CZ"/>
        </w:rPr>
        <w:t>0</w:t>
      </w:r>
      <w:del w:id="20" w:author="Autor">
        <w:r w:rsidR="00963628" w:rsidDel="001F3932">
          <w:rPr>
            <w:rFonts w:ascii="Verdana" w:hAnsi="Verdana"/>
            <w:sz w:val="20"/>
            <w:szCs w:val="20"/>
            <w:lang w:val="sk-SK" w:eastAsia="cs-CZ"/>
          </w:rPr>
          <w:delText>6</w:delText>
        </w:r>
      </w:del>
      <w:ins w:id="21" w:author="Autor">
        <w:r w:rsidR="001F3932">
          <w:rPr>
            <w:rFonts w:ascii="Verdana" w:hAnsi="Verdana"/>
            <w:sz w:val="20"/>
            <w:szCs w:val="20"/>
            <w:lang w:val="sk-SK" w:eastAsia="cs-CZ"/>
          </w:rPr>
          <w:t>7</w:t>
        </w:r>
      </w:ins>
      <w:bookmarkStart w:id="22" w:name="_GoBack"/>
      <w:bookmarkEnd w:id="22"/>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23" w:name="_Toc440375085"/>
      <w:r w:rsidRPr="0017594C">
        <w:rPr>
          <w:lang w:val="sk-SK"/>
        </w:rPr>
        <w:lastRenderedPageBreak/>
        <w:t>Obsah</w:t>
      </w:r>
      <w:bookmarkEnd w:id="23"/>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3C3FC5">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46472E11" w14:textId="77777777" w:rsidR="00561FA9" w:rsidRDefault="003C3FC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33BF19B1" w14:textId="77777777" w:rsidR="00561FA9" w:rsidRDefault="003C3FC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45497B22" w14:textId="77777777" w:rsidR="00561FA9" w:rsidRDefault="003C3FC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6878C5">
          <w:rPr>
            <w:noProof/>
            <w:webHidden/>
          </w:rPr>
          <w:t>6</w:t>
        </w:r>
        <w:r w:rsidR="00561FA9">
          <w:rPr>
            <w:noProof/>
            <w:webHidden/>
          </w:rPr>
          <w:fldChar w:fldCharType="end"/>
        </w:r>
      </w:hyperlink>
    </w:p>
    <w:p w14:paraId="2F05AD68" w14:textId="77777777" w:rsidR="00561FA9" w:rsidRDefault="003C3FC5">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07DA3165" w14:textId="77777777" w:rsidR="00561FA9" w:rsidRDefault="003C3FC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58A5B586" w14:textId="77777777" w:rsidR="00561FA9" w:rsidRDefault="003C3FC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6831BA9B" w14:textId="77777777" w:rsidR="00561FA9" w:rsidRDefault="003C3FC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56D0BFD9" w14:textId="77777777" w:rsidR="00561FA9" w:rsidRDefault="003C3FC5">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215CC51F" w14:textId="77777777" w:rsidR="00561FA9" w:rsidRDefault="003C3FC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7F02EF34" w14:textId="77777777" w:rsidR="00561FA9" w:rsidRDefault="003C3FC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2E9F9FE5" w14:textId="4449E2E6" w:rsidR="00561FA9" w:rsidRDefault="003C3FC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6878C5">
          <w:rPr>
            <w:noProof/>
            <w:webHidden/>
          </w:rPr>
          <w:t>13</w:t>
        </w:r>
        <w:r w:rsidR="00561FA9">
          <w:rPr>
            <w:noProof/>
            <w:webHidden/>
          </w:rPr>
          <w:fldChar w:fldCharType="end"/>
        </w:r>
      </w:hyperlink>
    </w:p>
    <w:p w14:paraId="3CC5CD5D" w14:textId="77777777" w:rsidR="00561FA9" w:rsidRDefault="003C3FC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6878C5">
          <w:rPr>
            <w:noProof/>
            <w:webHidden/>
          </w:rPr>
          <w:t>13</w:t>
        </w:r>
        <w:r w:rsidR="00561FA9">
          <w:rPr>
            <w:noProof/>
            <w:webHidden/>
          </w:rPr>
          <w:fldChar w:fldCharType="end"/>
        </w:r>
      </w:hyperlink>
    </w:p>
    <w:p w14:paraId="0B6432F8" w14:textId="77777777" w:rsidR="00561FA9" w:rsidRDefault="003C3FC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6878C5">
          <w:rPr>
            <w:noProof/>
            <w:webHidden/>
          </w:rPr>
          <w:t>16</w:t>
        </w:r>
        <w:r w:rsidR="00561FA9">
          <w:rPr>
            <w:noProof/>
            <w:webHidden/>
          </w:rPr>
          <w:fldChar w:fldCharType="end"/>
        </w:r>
      </w:hyperlink>
    </w:p>
    <w:p w14:paraId="1E0400D4" w14:textId="787B198A" w:rsidR="00561FA9" w:rsidRDefault="003C3FC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6878C5">
          <w:rPr>
            <w:noProof/>
            <w:webHidden/>
          </w:rPr>
          <w:t>17</w:t>
        </w:r>
        <w:r w:rsidR="00561FA9">
          <w:rPr>
            <w:noProof/>
            <w:webHidden/>
          </w:rPr>
          <w:fldChar w:fldCharType="end"/>
        </w:r>
      </w:hyperlink>
    </w:p>
    <w:p w14:paraId="1AA0895A" w14:textId="77777777" w:rsidR="00561FA9" w:rsidRDefault="003C3FC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6878C5">
          <w:rPr>
            <w:noProof/>
            <w:webHidden/>
          </w:rPr>
          <w:t>17</w:t>
        </w:r>
        <w:r w:rsidR="00561FA9">
          <w:rPr>
            <w:noProof/>
            <w:webHidden/>
          </w:rPr>
          <w:fldChar w:fldCharType="end"/>
        </w:r>
      </w:hyperlink>
    </w:p>
    <w:p w14:paraId="1BC20E59" w14:textId="77777777" w:rsidR="00561FA9" w:rsidRDefault="003C3FC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6878C5">
          <w:rPr>
            <w:noProof/>
            <w:webHidden/>
          </w:rPr>
          <w:t>18</w:t>
        </w:r>
        <w:r w:rsidR="00561FA9">
          <w:rPr>
            <w:noProof/>
            <w:webHidden/>
          </w:rPr>
          <w:fldChar w:fldCharType="end"/>
        </w:r>
      </w:hyperlink>
    </w:p>
    <w:p w14:paraId="7EAD3F33" w14:textId="77777777" w:rsidR="00561FA9" w:rsidRDefault="003C3FC5">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6878C5">
          <w:rPr>
            <w:noProof/>
            <w:webHidden/>
          </w:rPr>
          <w:t>19</w:t>
        </w:r>
        <w:r w:rsidR="00561FA9">
          <w:rPr>
            <w:noProof/>
            <w:webHidden/>
          </w:rPr>
          <w:fldChar w:fldCharType="end"/>
        </w:r>
      </w:hyperlink>
    </w:p>
    <w:p w14:paraId="575E83AF" w14:textId="77777777" w:rsidR="00561FA9" w:rsidRDefault="003C3FC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6878C5">
          <w:rPr>
            <w:noProof/>
            <w:webHidden/>
          </w:rPr>
          <w:t>19</w:t>
        </w:r>
        <w:r w:rsidR="00561FA9">
          <w:rPr>
            <w:noProof/>
            <w:webHidden/>
          </w:rPr>
          <w:fldChar w:fldCharType="end"/>
        </w:r>
      </w:hyperlink>
    </w:p>
    <w:p w14:paraId="5FEEA9AA" w14:textId="77777777" w:rsidR="00561FA9" w:rsidRDefault="003C3FC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6878C5">
          <w:rPr>
            <w:noProof/>
            <w:webHidden/>
          </w:rPr>
          <w:t>20</w:t>
        </w:r>
        <w:r w:rsidR="00561FA9">
          <w:rPr>
            <w:noProof/>
            <w:webHidden/>
          </w:rPr>
          <w:fldChar w:fldCharType="end"/>
        </w:r>
      </w:hyperlink>
    </w:p>
    <w:p w14:paraId="61EFB779" w14:textId="77777777" w:rsidR="00561FA9" w:rsidRDefault="003C3FC5">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6878C5">
          <w:rPr>
            <w:noProof/>
            <w:webHidden/>
          </w:rPr>
          <w:t>21</w:t>
        </w:r>
        <w:r w:rsidR="00561FA9">
          <w:rPr>
            <w:noProof/>
            <w:webHidden/>
          </w:rPr>
          <w:fldChar w:fldCharType="end"/>
        </w:r>
      </w:hyperlink>
    </w:p>
    <w:p w14:paraId="445E7932" w14:textId="77777777" w:rsidR="00561FA9" w:rsidRDefault="003C3FC5">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6878C5">
          <w:rPr>
            <w:noProof/>
            <w:webHidden/>
          </w:rPr>
          <w:t>21</w:t>
        </w:r>
        <w:r w:rsidR="00561FA9">
          <w:rPr>
            <w:noProof/>
            <w:webHidden/>
          </w:rPr>
          <w:fldChar w:fldCharType="end"/>
        </w:r>
      </w:hyperlink>
    </w:p>
    <w:p w14:paraId="775C3DA4" w14:textId="77777777" w:rsidR="00561FA9" w:rsidRDefault="003C3FC5">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6878C5">
          <w:rPr>
            <w:noProof/>
            <w:webHidden/>
          </w:rPr>
          <w:t>22</w:t>
        </w:r>
        <w:r w:rsidR="00561FA9">
          <w:rPr>
            <w:noProof/>
            <w:webHidden/>
          </w:rPr>
          <w:fldChar w:fldCharType="end"/>
        </w:r>
      </w:hyperlink>
    </w:p>
    <w:p w14:paraId="28B5AB8C" w14:textId="77777777" w:rsidR="00561FA9" w:rsidRDefault="003C3FC5">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6878C5">
          <w:rPr>
            <w:noProof/>
            <w:webHidden/>
          </w:rPr>
          <w:t>25</w:t>
        </w:r>
        <w:r w:rsidR="00561FA9">
          <w:rPr>
            <w:noProof/>
            <w:webHidden/>
          </w:rPr>
          <w:fldChar w:fldCharType="end"/>
        </w:r>
      </w:hyperlink>
    </w:p>
    <w:p w14:paraId="5C82F426" w14:textId="77777777" w:rsidR="00561FA9" w:rsidRDefault="003C3FC5">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6878C5">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4" w:name="_Toc440375086"/>
      <w:r w:rsidR="0015128C" w:rsidRPr="0017594C">
        <w:rPr>
          <w:lang w:val="sk-SK"/>
        </w:rPr>
        <w:t>Úvod</w:t>
      </w:r>
      <w:bookmarkEnd w:id="24"/>
    </w:p>
    <w:p w14:paraId="01291AEB" w14:textId="77777777" w:rsidR="0015128C" w:rsidRPr="00B519B4" w:rsidRDefault="00425889" w:rsidP="00B72620">
      <w:pPr>
        <w:pStyle w:val="Nadpis2"/>
        <w:jc w:val="both"/>
        <w:rPr>
          <w:lang w:val="sk-SK"/>
        </w:rPr>
      </w:pPr>
      <w:bookmarkStart w:id="25" w:name="_Toc440375087"/>
      <w:r w:rsidRPr="0017594C">
        <w:rPr>
          <w:lang w:val="sk-SK"/>
        </w:rPr>
        <w:t>Cieľ prí</w:t>
      </w:r>
      <w:r w:rsidR="0015128C" w:rsidRPr="00B519B4">
        <w:rPr>
          <w:lang w:val="sk-SK"/>
        </w:rPr>
        <w:t>ručky</w:t>
      </w:r>
      <w:bookmarkEnd w:id="25"/>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26" w:name="_Toc440375088"/>
      <w:r w:rsidRPr="0017594C">
        <w:rPr>
          <w:lang w:val="sk-SK"/>
        </w:rPr>
        <w:t>Zoznam použitých skratiek</w:t>
      </w:r>
      <w:bookmarkEnd w:id="26"/>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27" w:name="_Toc440375089"/>
      <w:r w:rsidRPr="0017594C">
        <w:rPr>
          <w:lang w:val="sk-SK"/>
        </w:rPr>
        <w:t>Definícia pojmov</w:t>
      </w:r>
      <w:bookmarkEnd w:id="27"/>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8562C0" w:rsidRDefault="00933101" w:rsidP="00DC645F">
      <w:pPr>
        <w:pStyle w:val="Odsekzoznamu"/>
        <w:numPr>
          <w:ilvl w:val="0"/>
          <w:numId w:val="13"/>
        </w:numPr>
        <w:spacing w:after="120" w:line="288" w:lineRule="auto"/>
        <w:jc w:val="both"/>
        <w:rPr>
          <w:b/>
          <w:lang w:val="sk-SK"/>
        </w:rPr>
      </w:pPr>
      <w:r w:rsidRPr="008562C0">
        <w:rPr>
          <w:rFonts w:cs="Arial"/>
          <w:b/>
          <w:szCs w:val="19"/>
          <w:lang w:val="sk-SK"/>
        </w:rPr>
        <w:t>Cieľová skupina</w:t>
      </w:r>
      <w:r w:rsidRPr="008562C0">
        <w:rPr>
          <w:rFonts w:cs="Arial"/>
          <w:szCs w:val="19"/>
          <w:lang w:val="sk-SK"/>
        </w:rPr>
        <w:t xml:space="preserve"> – osoby, v prospech ktorých sa realizuje projekt.</w:t>
      </w:r>
    </w:p>
    <w:p w14:paraId="01291B4E" w14:textId="77777777" w:rsidR="00933101" w:rsidRPr="008562C0" w:rsidRDefault="00933101" w:rsidP="00933101">
      <w:pPr>
        <w:pStyle w:val="Odsekzoznamu"/>
        <w:numPr>
          <w:ilvl w:val="0"/>
          <w:numId w:val="13"/>
        </w:numPr>
        <w:spacing w:after="120" w:line="288" w:lineRule="auto"/>
        <w:jc w:val="both"/>
        <w:rPr>
          <w:rFonts w:cs="Arial"/>
          <w:szCs w:val="19"/>
          <w:lang w:val="sk-SK"/>
        </w:rPr>
      </w:pPr>
      <w:r w:rsidRPr="008562C0">
        <w:rPr>
          <w:rFonts w:cs="Arial"/>
          <w:b/>
          <w:szCs w:val="19"/>
          <w:lang w:val="sk-SK"/>
        </w:rPr>
        <w:t xml:space="preserve">Európsky sociálny fond </w:t>
      </w:r>
      <w:r w:rsidRPr="008562C0">
        <w:rPr>
          <w:rFonts w:cs="Arial"/>
          <w:szCs w:val="19"/>
          <w:lang w:val="sk-SK"/>
        </w:rPr>
        <w:t xml:space="preserve">(ďalej aj "ESF") – jeden z hlavných nástrojov štrukturálnej a regionálnej politiky EÚ, ktorý </w:t>
      </w:r>
      <w:r w:rsidRPr="008562C0">
        <w:rPr>
          <w:rFonts w:cs="Arial"/>
          <w:color w:val="000000"/>
          <w:szCs w:val="19"/>
          <w:lang w:val="sk-SK"/>
        </w:rPr>
        <w:t>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w:t>
      </w:r>
      <w:r w:rsidRPr="008562C0">
        <w:rPr>
          <w:szCs w:val="19"/>
          <w:lang w:val="sk-SK"/>
        </w:rPr>
        <w:lastRenderedPageBreak/>
        <w:t>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 xml:space="preserve">pomoc poskytnutá jedinému podniku (v zmysle čl. 2, ods. 2 nariadenia Komisie (EÚ) č. 1407/2013), ktorá neprekročí súhrnne 200 000 EUR v priebehu troch fiškálnych rokov a jej </w:t>
      </w:r>
      <w:r w:rsidR="00662531" w:rsidRPr="0073389C">
        <w:rPr>
          <w:rFonts w:cs="Arial"/>
          <w:szCs w:val="19"/>
          <w:lang w:val="sk-SK"/>
        </w:rPr>
        <w:lastRenderedPageBreak/>
        <w:t>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w:t>
      </w:r>
      <w:r w:rsidRPr="008562C0">
        <w:rPr>
          <w:rFonts w:cs="Arial"/>
          <w:szCs w:val="19"/>
          <w:lang w:val="sk-SK"/>
        </w:rPr>
        <w:lastRenderedPageBreak/>
        <w:t xml:space="preserve">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28" w:name="_Toc440375090"/>
      <w:r w:rsidRPr="0017594C">
        <w:rPr>
          <w:lang w:val="sk-SK"/>
        </w:rPr>
        <w:lastRenderedPageBreak/>
        <w:t>Schvaľovanie žiadostí o</w:t>
      </w:r>
      <w:r w:rsidR="00DF2BBA" w:rsidRPr="0017594C">
        <w:rPr>
          <w:lang w:val="sk-SK"/>
        </w:rPr>
        <w:t> </w:t>
      </w:r>
      <w:r w:rsidRPr="0017594C">
        <w:rPr>
          <w:lang w:val="sk-SK"/>
        </w:rPr>
        <w:t>NFP</w:t>
      </w:r>
      <w:bookmarkEnd w:id="28"/>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29" w:name="_Toc440375091"/>
      <w:r w:rsidRPr="0017594C">
        <w:rPr>
          <w:lang w:val="sk-SK"/>
        </w:rPr>
        <w:t>Administratívne overenie</w:t>
      </w:r>
      <w:r w:rsidR="008C5965" w:rsidRPr="0017594C">
        <w:rPr>
          <w:lang w:val="sk-SK"/>
        </w:rPr>
        <w:t xml:space="preserve"> žiadostí o NFP</w:t>
      </w:r>
      <w:bookmarkEnd w:id="29"/>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30"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30"/>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31" w:name="_Toc440375093"/>
      <w:r w:rsidRPr="0017594C">
        <w:rPr>
          <w:lang w:val="sk-SK"/>
        </w:rPr>
        <w:t>Vydávanie rozhodnutí</w:t>
      </w:r>
      <w:bookmarkEnd w:id="31"/>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32" w:name="_Toc440375094"/>
      <w:r w:rsidRPr="0017594C">
        <w:rPr>
          <w:lang w:val="sk-SK"/>
        </w:rPr>
        <w:lastRenderedPageBreak/>
        <w:t>P</w:t>
      </w:r>
      <w:r w:rsidR="00AF05C9" w:rsidRPr="0017594C">
        <w:rPr>
          <w:lang w:val="sk-SK"/>
        </w:rPr>
        <w:t>opis procesov odborného hodnotenia</w:t>
      </w:r>
      <w:bookmarkEnd w:id="32"/>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33" w:name="_Toc440375095"/>
      <w:r w:rsidRPr="0017594C">
        <w:rPr>
          <w:lang w:val="sk-SK"/>
        </w:rPr>
        <w:t>Kritér</w:t>
      </w:r>
      <w:r w:rsidR="00D46D27" w:rsidRPr="00B519B4">
        <w:rPr>
          <w:lang w:val="sk-SK"/>
        </w:rPr>
        <w:t>iá pre výber projektov</w:t>
      </w:r>
      <w:bookmarkEnd w:id="33"/>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34" w:name="_Toc440375096"/>
      <w:r w:rsidRPr="0017594C">
        <w:rPr>
          <w:lang w:val="sk-SK"/>
        </w:rPr>
        <w:t>Výber odborných hodnotiteľov</w:t>
      </w:r>
      <w:bookmarkEnd w:id="34"/>
    </w:p>
    <w:p w14:paraId="01291B89" w14:textId="59D1A71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Pr="0017594C">
          <w:rPr>
            <w:szCs w:val="19"/>
            <w:lang w:val="sk-SK"/>
          </w:rPr>
          <w:t>cko@vlada.gov.sk</w:t>
        </w:r>
      </w:hyperlink>
      <w:r w:rsidRPr="0017594C">
        <w:rPr>
          <w:szCs w:val="19"/>
          <w:lang w:val="sk-SK"/>
        </w:rPr>
        <w:t>.</w:t>
      </w:r>
    </w:p>
    <w:p w14:paraId="745D57FD"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(príloha č. 3).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 Z výberu odborných hodnotiteľov bude vypracovaná zápisnica.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004017" w:rsidR="00E61290" w:rsidRPr="007B21BF" w:rsidRDefault="00E61290" w:rsidP="00E61290">
      <w:pPr>
        <w:spacing w:before="120" w:after="120" w:line="288" w:lineRule="auto"/>
        <w:jc w:val="both"/>
        <w:rPr>
          <w:rFonts w:cs="Arial"/>
          <w:szCs w:val="19"/>
          <w:lang w:val="sk-SK"/>
        </w:rPr>
      </w:pPr>
      <w:r w:rsidRPr="00E61290">
        <w:rPr>
          <w:rFonts w:cs="Arial"/>
          <w:szCs w:val="19"/>
          <w:lang w:val="sk-SK"/>
        </w:rPr>
        <w:t xml:space="preserve"> </w:t>
      </w:r>
      <w:r w:rsidRPr="007B21BF">
        <w:rPr>
          <w:rFonts w:cs="Arial"/>
          <w:szCs w:val="19"/>
          <w:lang w:val="sk-SK"/>
        </w:rPr>
        <w:t>Zoznam odborných hodnotiteľov, ktorí splnili podmienky v zmysle vyhlásenej výzvy na výber odborných hodnotiteľov a sú oprávnení vykonávať odborné hodn</w:t>
      </w:r>
      <w:r>
        <w:rPr>
          <w:rFonts w:cs="Arial"/>
          <w:szCs w:val="19"/>
          <w:lang w:val="sk-SK"/>
        </w:rPr>
        <w:t>otenie v rámci konkrétnej výzvy</w:t>
      </w:r>
      <w:r w:rsidRPr="007B21BF">
        <w:rPr>
          <w:rFonts w:cs="Arial"/>
          <w:szCs w:val="19"/>
          <w:lang w:val="sk-SK"/>
        </w:rPr>
        <w:t xml:space="preserve">, zadá určený pracovník RO do užšieho zoznamu odborných hodnotiteľov. </w:t>
      </w:r>
    </w:p>
    <w:p w14:paraId="6A40F9CD" w14:textId="31F5F6EC"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Na základe takto zúženého zoznamu hodnotiteľov sa budú náhodne prideľovať jednotlivé ŽoNFP </w:t>
      </w:r>
      <w:r w:rsidR="00DA6070">
        <w:rPr>
          <w:rFonts w:cs="Arial"/>
          <w:szCs w:val="19"/>
          <w:lang w:val="sk-SK"/>
        </w:rPr>
        <w:t xml:space="preserve">odborným </w:t>
      </w:r>
      <w:r w:rsidRPr="007B21BF">
        <w:rPr>
          <w:rFonts w:cs="Arial"/>
          <w:szCs w:val="19"/>
          <w:lang w:val="sk-SK"/>
        </w:rPr>
        <w:t>hodnotiteľom transparentným spôsobom pre náhodný výber v zmysle nasledovného postupu</w:t>
      </w:r>
      <w:r>
        <w:rPr>
          <w:rFonts w:cs="Arial"/>
          <w:szCs w:val="19"/>
          <w:lang w:val="sk-SK"/>
        </w:rPr>
        <w:t>.</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lastRenderedPageBreak/>
        <w:t xml:space="preserve">2.) </w:t>
      </w:r>
      <w:r w:rsidRPr="007B21BF">
        <w:rPr>
          <w:rFonts w:cs="Arial"/>
          <w:szCs w:val="19"/>
          <w:lang w:val="sk-SK"/>
        </w:rPr>
        <w:tab/>
        <w:t>Následne RO stanoví termín prideľovania ŽoNFP formou žrebovania jednotlivým odborným hodnotiteľom</w:t>
      </w:r>
      <w:r w:rsidR="008436AD">
        <w:rPr>
          <w:rFonts w:cs="Arial"/>
          <w:szCs w:val="19"/>
          <w:lang w:val="sk-SK"/>
        </w:rPr>
        <w:t>, ktorý je upravený v interných procedúrach RO</w:t>
      </w:r>
      <w:r w:rsidR="00A5083B">
        <w:rPr>
          <w:rFonts w:cs="Arial"/>
          <w:szCs w:val="19"/>
          <w:lang w:val="sk-SK"/>
        </w:rPr>
        <w:t>.</w:t>
      </w:r>
    </w:p>
    <w:p w14:paraId="3856440E" w14:textId="66DDD911" w:rsidR="00E61290" w:rsidRPr="007B21BF" w:rsidRDefault="00A5083B" w:rsidP="00E61290">
      <w:pPr>
        <w:spacing w:before="120" w:after="120" w:line="288" w:lineRule="auto"/>
        <w:jc w:val="both"/>
        <w:rPr>
          <w:rFonts w:cs="Arial"/>
          <w:szCs w:val="19"/>
          <w:lang w:val="sk-SK"/>
        </w:rPr>
      </w:pPr>
      <w:r>
        <w:rPr>
          <w:rFonts w:eastAsia="Arial"/>
          <w:lang w:val="sk-SK"/>
        </w:rPr>
        <w:t>3</w:t>
      </w:r>
      <w:r w:rsidR="00E61290" w:rsidRPr="002E56CD">
        <w:rPr>
          <w:rFonts w:eastAsia="Arial"/>
          <w:lang w:val="sk-SK"/>
        </w:rPr>
        <w:t>)</w:t>
      </w:r>
      <w:r w:rsidR="48E1CBA9" w:rsidRPr="002E56CD">
        <w:rPr>
          <w:rFonts w:eastAsia="Arial" w:cs="Arial"/>
          <w:lang w:val="sk-SK"/>
        </w:rPr>
        <w:t xml:space="preserve"> </w:t>
      </w:r>
      <w:r w:rsidR="00E61290" w:rsidRPr="007B21BF">
        <w:rPr>
          <w:rFonts w:cs="Arial"/>
          <w:szCs w:val="19"/>
          <w:lang w:val="sk-SK"/>
        </w:rPr>
        <w:tab/>
      </w:r>
      <w:r w:rsidR="008436AD">
        <w:rPr>
          <w:rFonts w:cs="Arial"/>
          <w:szCs w:val="19"/>
          <w:lang w:val="sk-SK"/>
        </w:rPr>
        <w:t> Po vykonaní žrebovania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sidR="008436AD">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549A5A35"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Interní odborní hodnotitelia musia splniť kritéria nestrannosti, nezaujatosti a vylúčenia konfliktu záujmov tak, aby bolo zabezpečené odborné, objektívne, nezávislé, nediskriminačné a transparentné hodnotenie. Ich výber sa na základe uvedených kritérií uskutoční zo zamestnancov MV SR mimo útvarov priamo zapojených do implementácie TP OP EVS (</w:t>
      </w:r>
      <w:r>
        <w:rPr>
          <w:rFonts w:asciiTheme="minorHAnsi" w:hAnsiTheme="minorHAnsi" w:cstheme="minorHAnsi"/>
          <w:szCs w:val="16"/>
          <w:lang w:val="sk-SK"/>
        </w:rPr>
        <w:t>Odbor operačného programu EVS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OOP EVS</w:t>
      </w:r>
      <w:r>
        <w:rPr>
          <w:rFonts w:asciiTheme="minorHAnsi" w:hAnsiTheme="minorHAnsi" w:cstheme="minorHAnsi"/>
          <w:szCs w:val="16"/>
          <w:lang w:val="sk-SK"/>
        </w:rPr>
        <w:t>“</w:t>
      </w:r>
      <w:r w:rsidRPr="0017594C">
        <w:rPr>
          <w:rFonts w:asciiTheme="minorHAnsi" w:hAnsiTheme="minorHAnsi" w:cstheme="minorHAnsi"/>
          <w:szCs w:val="16"/>
          <w:lang w:val="sk-SK"/>
        </w:rPr>
        <w:t xml:space="preserve"> a</w:t>
      </w:r>
      <w:r>
        <w:rPr>
          <w:rFonts w:asciiTheme="minorHAnsi" w:hAnsiTheme="minorHAnsi" w:cstheme="minorHAnsi"/>
          <w:szCs w:val="16"/>
          <w:lang w:val="sk-SK"/>
        </w:rPr>
        <w:t> Organizačný odbor na Sekcii európskych programov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 na SEP</w:t>
      </w:r>
      <w:r>
        <w:rPr>
          <w:rFonts w:asciiTheme="minorHAnsi" w:hAnsiTheme="minorHAnsi" w:cstheme="minorHAnsi"/>
          <w:szCs w:val="16"/>
          <w:lang w:val="sk-SK"/>
        </w:rPr>
        <w:t>“</w:t>
      </w:r>
      <w:r w:rsidRPr="00EA43EA">
        <w:rPr>
          <w:rFonts w:asciiTheme="minorHAnsi" w:hAnsiTheme="minorHAnsi" w:cstheme="minorHAnsi"/>
          <w:szCs w:val="16"/>
          <w:lang w:val="sk-SK"/>
        </w:rPr>
        <w:t xml:space="preserve">), pričom sa primerane použije príloha č.3 tejto príručky (výzva na výber odborných hodnotiteľov). </w:t>
      </w:r>
    </w:p>
    <w:p w14:paraId="01291B8F" w14:textId="77777777" w:rsidR="0075585E" w:rsidRPr="0017594C" w:rsidRDefault="0075585E" w:rsidP="008979DA">
      <w:pPr>
        <w:pStyle w:val="Nadpis2"/>
        <w:jc w:val="both"/>
        <w:rPr>
          <w:lang w:val="sk-SK"/>
        </w:rPr>
      </w:pPr>
      <w:bookmarkStart w:id="35" w:name="_Toc440375097"/>
      <w:r w:rsidRPr="0017594C">
        <w:rPr>
          <w:lang w:val="sk-SK"/>
        </w:rPr>
        <w:t>Školenie odborných hodnotiteľov</w:t>
      </w:r>
      <w:bookmarkEnd w:id="35"/>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36" w:name="_Toc440375098"/>
      <w:r w:rsidRPr="0017594C">
        <w:rPr>
          <w:lang w:val="sk-SK"/>
        </w:rPr>
        <w:t>Organizačné a technické zabezpečenie priebehu odborného</w:t>
      </w:r>
      <w:r w:rsidRPr="00B519B4">
        <w:rPr>
          <w:lang w:val="sk-SK"/>
        </w:rPr>
        <w:t xml:space="preserve"> hodnotenia</w:t>
      </w:r>
      <w:bookmarkEnd w:id="36"/>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w:t>
      </w:r>
      <w:r w:rsidRPr="0017594C">
        <w:rPr>
          <w:rFonts w:cs="Times New Roman"/>
          <w:sz w:val="19"/>
          <w:szCs w:val="19"/>
          <w:lang w:val="sk-SK"/>
        </w:rPr>
        <w:lastRenderedPageBreak/>
        <w:t xml:space="preserve">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lastRenderedPageBreak/>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1651A699"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ins w:id="37" w:author="Auto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del w:id="38" w:author="Autor">
          <w:r w:rsidR="00F26C65" w:rsidDel="008115A7">
            <w:rPr>
              <w:rFonts w:eastAsia="Calibri"/>
              <w:szCs w:val="22"/>
            </w:rPr>
            <w:delText>,</w:delText>
          </w:r>
        </w:del>
      </w:ins>
      <w:del w:id="39" w:author="Autor">
        <w:r w:rsidR="009741B9" w:rsidDel="009D69B9">
          <w:rPr>
            <w:rFonts w:eastAsia="Calibri"/>
            <w:szCs w:val="22"/>
          </w:rPr>
          <w:delText>,</w:delText>
        </w:r>
      </w:del>
      <w:ins w:id="40" w:author="Auto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ins>
      <w:r w:rsidR="009741B9" w:rsidRPr="00F26C65">
        <w:rPr>
          <w:rFonts w:eastAsia="Calibri"/>
          <w:szCs w:val="22"/>
        </w:rPr>
        <w:t xml:space="preserve"> </w:t>
      </w:r>
      <w:ins w:id="41" w:author="Autor">
        <w:r w:rsidR="00CC4594" w:rsidRPr="00F26C65">
          <w:rPr>
            <w:rFonts w:eastAsia="Calibri"/>
            <w:szCs w:val="22"/>
          </w:rPr>
          <w:t>na znak sú</w:t>
        </w:r>
        <w:r w:rsidR="00CC4594">
          <w:rPr>
            <w:rFonts w:eastAsia="Calibri"/>
            <w:szCs w:val="22"/>
          </w:rPr>
          <w:t>hlasu. Následne</w:t>
        </w:r>
        <w:r w:rsidR="009741B9">
          <w:rPr>
            <w:rFonts w:eastAsia="Calibri"/>
            <w:szCs w:val="22"/>
          </w:rPr>
          <w:t xml:space="preserve"> </w:t>
        </w:r>
      </w:ins>
      <w:r w:rsidR="009741B9">
        <w:rPr>
          <w:rFonts w:eastAsia="Calibri"/>
          <w:szCs w:val="22"/>
        </w:rPr>
        <w:t>RO pre OP EVS</w:t>
      </w:r>
      <w:del w:id="42" w:author="Autor">
        <w:r w:rsidR="00F73BB1">
          <w:rPr>
            <w:rFonts w:eastAsia="Calibri"/>
            <w:szCs w:val="22"/>
          </w:rPr>
          <w:delText xml:space="preserve"> sformulovanú požiadavku zo strany odborného hodnotiteľa posúdi</w:delText>
        </w:r>
        <w:r w:rsidR="00B94960">
          <w:rPr>
            <w:rFonts w:eastAsia="Calibri"/>
            <w:szCs w:val="22"/>
          </w:rPr>
          <w:delText xml:space="preserve"> vo vzťahu k jej vecnej oprávnenosti a celkovej opodstatnenosti</w:delText>
        </w:r>
        <w:r w:rsidR="00B94960" w:rsidRPr="00B94960">
          <w:rPr>
            <w:rFonts w:eastAsia="Calibri"/>
            <w:szCs w:val="22"/>
          </w:rPr>
          <w:delText xml:space="preserve"> </w:delText>
        </w:r>
        <w:r w:rsidR="00B94960">
          <w:rPr>
            <w:rFonts w:eastAsia="Calibri"/>
            <w:szCs w:val="22"/>
          </w:rPr>
          <w:delText>(požadované údaje musia mať jasnú súvislosť s posúdením kritérií odborného hodnotenia). V prípade, že RO pre OP EVS kladne posúdi  požiadavku odborného hodnotiteľa</w:delText>
        </w:r>
      </w:del>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del w:id="43" w:author="Autor">
        <w:r w:rsidR="00B62267" w:rsidDel="00AD033D">
          <w:rPr>
            <w:rFonts w:eastAsia="Calibri"/>
            <w:szCs w:val="22"/>
          </w:rPr>
          <w:delText xml:space="preserve">žiadosť  </w:delText>
        </w:r>
      </w:del>
      <w:ins w:id="44" w:author="Autor">
        <w:r w:rsidR="00AD033D">
          <w:rPr>
            <w:rFonts w:eastAsia="Calibri"/>
            <w:szCs w:val="22"/>
          </w:rPr>
          <w:t xml:space="preserve">výzvu  </w:t>
        </w:r>
      </w:ins>
      <w:r w:rsidR="00B62267">
        <w:rPr>
          <w:rFonts w:eastAsia="Calibri"/>
          <w:szCs w:val="22"/>
        </w:rPr>
        <w:t xml:space="preserve">na doplnenie </w:t>
      </w:r>
      <w:ins w:id="45" w:author="Autor">
        <w:del w:id="46" w:author="Autor">
          <w:r w:rsidR="00FC4345" w:rsidRPr="0096295E">
            <w:rPr>
              <w:rFonts w:eastAsia="Calibri"/>
              <w:szCs w:val="22"/>
              <w:lang w:val="sk-SK"/>
            </w:rPr>
            <w:delText xml:space="preserve">doplnenie </w:delText>
          </w:r>
        </w:del>
        <w:r w:rsidR="00FC4345" w:rsidRPr="0096295E">
          <w:rPr>
            <w:rFonts w:eastAsia="Calibri"/>
            <w:szCs w:val="22"/>
            <w:lang w:val="sk-SK"/>
          </w:rPr>
          <w:t>chýbajúcich údajov</w:t>
        </w:r>
        <w:r w:rsidR="00FC4345">
          <w:rPr>
            <w:rFonts w:eastAsia="Calibri"/>
            <w:szCs w:val="22"/>
          </w:rPr>
          <w:t xml:space="preserve"> </w:t>
        </w:r>
      </w:ins>
      <w:r w:rsidR="00531D9E">
        <w:rPr>
          <w:rFonts w:eastAsia="Calibri"/>
          <w:szCs w:val="22"/>
        </w:rPr>
        <w:t xml:space="preserve">(formulár  CKO č.19) </w:t>
      </w:r>
      <w:del w:id="47" w:author="Autor">
        <w:r w:rsidR="00B62267" w:rsidDel="00FC4345">
          <w:rPr>
            <w:rFonts w:eastAsia="Calibri"/>
            <w:szCs w:val="22"/>
          </w:rPr>
          <w:delText xml:space="preserve">a  </w:delText>
        </w:r>
        <w:r w:rsidR="00B94960" w:rsidDel="00FC4345">
          <w:rPr>
            <w:rFonts w:eastAsia="Calibri"/>
            <w:szCs w:val="22"/>
          </w:rPr>
          <w:delText xml:space="preserve">vyzve </w:delText>
        </w:r>
        <w:r w:rsidR="00B94960" w:rsidRPr="0096295E" w:rsidDel="00FC4345">
          <w:rPr>
            <w:rFonts w:eastAsia="Calibri"/>
            <w:szCs w:val="22"/>
            <w:lang w:val="sk-SK"/>
          </w:rPr>
          <w:delText>žiadateľa na doplnenie chýbajúcich údajov</w:delText>
        </w:r>
      </w:del>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ins w:id="48" w:author="Autor">
        <w:r w:rsidR="00FC4345">
          <w:rPr>
            <w:rFonts w:eastAsia="Calibri"/>
            <w:szCs w:val="22"/>
            <w:lang w:val="sk-SK"/>
          </w:rPr>
          <w:t xml:space="preserve">žiadateľovi </w:t>
        </w:r>
      </w:ins>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4"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lastRenderedPageBreak/>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49" w:name="_Toc440375099"/>
      <w:r w:rsidRPr="0017594C">
        <w:rPr>
          <w:lang w:val="sk-SK"/>
        </w:rPr>
        <w:t>Spôsob vypracovania, odovzdávania a zadávania výstupov z odborného hodnotenia zo strany odborného hodnotiteľa</w:t>
      </w:r>
      <w:bookmarkEnd w:id="49"/>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4D625A76" w:rsidR="00922B00" w:rsidRPr="00F77E9C" w:rsidRDefault="00933101" w:rsidP="00922B00">
      <w:pPr>
        <w:pStyle w:val="Default"/>
        <w:spacing w:line="288" w:lineRule="auto"/>
        <w:jc w:val="both"/>
        <w:rPr>
          <w:color w:val="auto"/>
          <w:sz w:val="19"/>
          <w:lang w:val="sk-SK"/>
        </w:rPr>
      </w:pPr>
      <w:r w:rsidRPr="00972FA1">
        <w:rPr>
          <w:sz w:val="19"/>
          <w:lang w:val="sk-SK"/>
        </w:rPr>
        <w:t xml:space="preserve">Po </w:t>
      </w:r>
      <w:r w:rsidR="00624CC4">
        <w:rPr>
          <w:sz w:val="19"/>
          <w:lang w:val="sk-SK"/>
        </w:rPr>
        <w:t>ukončení vla</w:t>
      </w:r>
      <w:r w:rsidR="00923D46">
        <w:rPr>
          <w:sz w:val="19"/>
          <w:lang w:val="sk-SK"/>
        </w:rPr>
        <w:t>s</w:t>
      </w:r>
      <w:r w:rsidR="00624CC4">
        <w:rPr>
          <w:sz w:val="19"/>
          <w:lang w:val="sk-SK"/>
        </w:rPr>
        <w:t>tných</w:t>
      </w:r>
      <w:r w:rsidRPr="00972FA1">
        <w:rPr>
          <w:sz w:val="19"/>
          <w:lang w:val="sk-SK"/>
        </w:rPr>
        <w:t xml:space="preserve"> hodnotení ŽoNFP pristúpia obaja hodnotitelia k vypracovaniu spoločného hodnotiaceho hárku,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 je</w:t>
      </w:r>
      <w:r>
        <w:rPr>
          <w:rFonts w:cs="Times New Roman"/>
          <w:sz w:val="19"/>
          <w:szCs w:val="48"/>
          <w:lang w:val="sk-SK"/>
        </w:rPr>
        <w:t xml:space="preserve"> </w:t>
      </w:r>
      <w:r w:rsidRPr="0017594C">
        <w:rPr>
          <w:rFonts w:cs="Times New Roman"/>
          <w:sz w:val="19"/>
          <w:szCs w:val="48"/>
          <w:lang w:val="sk-SK"/>
        </w:rPr>
        <w:t>jeden spoločný hodnotiaci hárok obsahujúci závery, ktoré predstavujú spoločné posúdenie odborných hodnotiteľov.</w:t>
      </w:r>
      <w:r w:rsidR="00DC06C2">
        <w:rPr>
          <w:rFonts w:cs="Times New Roman"/>
          <w:sz w:val="19"/>
          <w:szCs w:val="48"/>
          <w:lang w:val="sk-SK"/>
        </w:rPr>
        <w:t xml:space="preserve"> </w:t>
      </w:r>
      <w:r w:rsidR="001A73D7">
        <w:rPr>
          <w:rFonts w:cs="Times New Roman"/>
          <w:sz w:val="19"/>
          <w:szCs w:val="48"/>
          <w:lang w:val="sk-SK"/>
        </w:rPr>
        <w:t>Ho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Pr>
          <w:rFonts w:cs="Times New Roman"/>
          <w:sz w:val="19"/>
          <w:szCs w:val="48"/>
          <w:lang w:val="sk-SK"/>
        </w:rPr>
        <w:t xml:space="preserve"> </w:t>
      </w:r>
      <w:r w:rsidR="00922B00" w:rsidRPr="0017594C">
        <w:rPr>
          <w:rFonts w:cs="Times New Roman"/>
          <w:sz w:val="19"/>
          <w:szCs w:val="48"/>
          <w:lang w:val="sk-SK"/>
        </w:rPr>
        <w:t xml:space="preserve"> 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01291BB1" w14:textId="77777777" w:rsidR="00933101"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w:t>
      </w:r>
      <w:r w:rsidRPr="0017594C">
        <w:rPr>
          <w:rFonts w:cs="Times New Roman"/>
          <w:sz w:val="19"/>
          <w:szCs w:val="48"/>
          <w:lang w:val="sk-SK"/>
        </w:rPr>
        <w:lastRenderedPageBreak/>
        <w:t xml:space="preserve">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50" w:name="_Toc440375100"/>
      <w:r w:rsidRPr="0017594C">
        <w:rPr>
          <w:lang w:val="sk-SK"/>
        </w:rPr>
        <w:t>Postupy uplatňované v prípadoch nezhody odborných hodnotiteľov</w:t>
      </w:r>
      <w:bookmarkEnd w:id="50"/>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51" w:name="_Toc440375101"/>
      <w:bookmarkStart w:id="52" w:name="_Toc413702946"/>
      <w:r w:rsidRPr="00B519B4">
        <w:rPr>
          <w:lang w:val="sk-SK"/>
        </w:rPr>
        <w:t>Overenie činnosti hodnotiteľov</w:t>
      </w:r>
      <w:bookmarkEnd w:id="51"/>
      <w:r w:rsidRPr="00B519B4">
        <w:rPr>
          <w:lang w:val="sk-SK"/>
        </w:rPr>
        <w:t xml:space="preserve"> </w:t>
      </w:r>
    </w:p>
    <w:p w14:paraId="01291BB8"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BF" w14:textId="77777777" w:rsidR="0075585E" w:rsidRPr="0017594C" w:rsidRDefault="0075585E" w:rsidP="0059078B">
      <w:pPr>
        <w:pStyle w:val="Odsekzoznamu"/>
        <w:numPr>
          <w:ilvl w:val="0"/>
          <w:numId w:val="5"/>
        </w:numPr>
        <w:spacing w:before="120" w:after="120" w:line="288" w:lineRule="auto"/>
        <w:ind w:hanging="357"/>
        <w:contextualSpacing w:val="0"/>
        <w:jc w:val="both"/>
        <w:rPr>
          <w:szCs w:val="19"/>
          <w:lang w:val="sk-SK"/>
        </w:rPr>
      </w:pPr>
      <w:r w:rsidRPr="00B519B4">
        <w:rPr>
          <w:szCs w:val="19"/>
          <w:lang w:val="sk-SK"/>
        </w:rPr>
        <w:lastRenderedPageBreak/>
        <w:t>akceptácia odporúčania p</w:t>
      </w:r>
      <w:r w:rsidR="00684BB6">
        <w:rPr>
          <w:szCs w:val="19"/>
          <w:lang w:val="sk-SK"/>
        </w:rPr>
        <w:t>re odborného hodnotiteľa, ktoré</w:t>
      </w:r>
      <w:r w:rsidRPr="00B519B4">
        <w:rPr>
          <w:szCs w:val="19"/>
          <w:lang w:val="sk-SK"/>
        </w:rPr>
        <w:t xml:space="preserve"> </w:t>
      </w:r>
      <w:r w:rsidR="00684BB6" w:rsidRPr="00684BB6">
        <w:rPr>
          <w:color w:val="000000"/>
          <w:szCs w:val="19"/>
          <w:lang w:val="sk-SK"/>
        </w:rPr>
        <w:t>RO pre OP EVS</w:t>
      </w:r>
      <w:r w:rsidRPr="00B519B4">
        <w:rPr>
          <w:szCs w:val="19"/>
          <w:lang w:val="sk-SK"/>
        </w:rPr>
        <w:t xml:space="preserve"> priprav</w:t>
      </w:r>
      <w:r w:rsidR="00E00A1D" w:rsidRPr="00B519B4">
        <w:rPr>
          <w:szCs w:val="19"/>
          <w:lang w:val="sk-SK"/>
        </w:rPr>
        <w:t>í</w:t>
      </w:r>
      <w:r w:rsidRPr="0017594C">
        <w:rPr>
          <w:szCs w:val="19"/>
          <w:lang w:val="sk-SK"/>
        </w:rPr>
        <w:t xml:space="preserve"> pre potreby odborných hodnotiteľov v rámci administratívneho overovania ŽoNFP. Ak hodnotiteľ neakceptuje odporúčanie pre odborného hodnotiteľa, </w:t>
      </w:r>
      <w:r w:rsidR="00684BB6" w:rsidRPr="00684BB6">
        <w:rPr>
          <w:color w:val="000000"/>
          <w:szCs w:val="19"/>
          <w:lang w:val="sk-SK"/>
        </w:rPr>
        <w:t>RO pre OP EVS</w:t>
      </w:r>
      <w:r w:rsidRPr="0017594C">
        <w:rPr>
          <w:szCs w:val="19"/>
          <w:lang w:val="sk-SK"/>
        </w:rPr>
        <w:t xml:space="preserve"> preverí</w:t>
      </w:r>
      <w:r w:rsidR="00550048" w:rsidRPr="0017594C">
        <w:rPr>
          <w:szCs w:val="19"/>
          <w:lang w:val="sk-SK"/>
        </w:rPr>
        <w:t>,</w:t>
      </w:r>
      <w:r w:rsidRPr="0017594C">
        <w:rPr>
          <w:szCs w:val="19"/>
          <w:lang w:val="sk-SK"/>
        </w:rPr>
        <w:t xml:space="preserve"> </w:t>
      </w:r>
      <w:r w:rsidR="00D77839" w:rsidRPr="0017594C">
        <w:rPr>
          <w:szCs w:val="19"/>
          <w:lang w:val="sk-SK"/>
        </w:rPr>
        <w:t xml:space="preserve">či </w:t>
      </w:r>
      <w:r w:rsidR="00550048" w:rsidRPr="0017594C">
        <w:rPr>
          <w:szCs w:val="19"/>
          <w:lang w:val="sk-SK"/>
        </w:rPr>
        <w:t xml:space="preserve">dostatočne </w:t>
      </w:r>
      <w:r w:rsidR="00D77839" w:rsidRPr="0017594C">
        <w:rPr>
          <w:szCs w:val="19"/>
          <w:lang w:val="sk-SK"/>
        </w:rPr>
        <w:t>zdôvodnil neakceptáciu</w:t>
      </w:r>
      <w:r w:rsidRPr="0017594C">
        <w:rPr>
          <w:szCs w:val="19"/>
          <w:lang w:val="sk-SK"/>
        </w:rPr>
        <w:t xml:space="preserve">. Za dostatočné zdôvodnenie neakceptácie sa považuje poukázanie hodnotiteľa na nesprávne identifikovanie neoprávnených výdavkov v odporúčaní, ktoré je v rozpore s nariadeniami, zákonmi, výzvou/vyzvaním, pokynmi </w:t>
      </w:r>
      <w:r w:rsidR="00684BB6" w:rsidRPr="00684BB6">
        <w:rPr>
          <w:color w:val="000000"/>
          <w:szCs w:val="19"/>
          <w:lang w:val="sk-SK"/>
        </w:rPr>
        <w:t>RO pre OP EVS</w:t>
      </w:r>
      <w:r w:rsidRPr="0017594C">
        <w:rPr>
          <w:szCs w:val="19"/>
          <w:lang w:val="sk-SK"/>
        </w:rPr>
        <w:t xml:space="preserve"> a s touto príručkou;</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1291BC4" w14:textId="77777777" w:rsidR="00B42FF3" w:rsidRDefault="00ED478D" w:rsidP="00512842">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Podľa charakteru a závažnosti nedodržania </w:t>
      </w:r>
      <w:r w:rsidR="0075585E" w:rsidRPr="0017594C">
        <w:rPr>
          <w:rFonts w:cs="Times New Roman"/>
          <w:sz w:val="19"/>
          <w:szCs w:val="48"/>
          <w:lang w:val="sk-SK"/>
        </w:rPr>
        <w:t>postupov a povinností, uvedených v príručke pre hodnotiteľa a jej prílohách,</w:t>
      </w:r>
      <w:r w:rsidR="0075585E" w:rsidRPr="0017594C" w:rsidDel="00ED478D">
        <w:rPr>
          <w:rFonts w:cs="Times New Roman"/>
          <w:sz w:val="19"/>
          <w:szCs w:val="48"/>
          <w:lang w:val="sk-SK"/>
        </w:rPr>
        <w:t xml:space="preserve"> </w:t>
      </w:r>
      <w:r w:rsidRPr="0017594C">
        <w:rPr>
          <w:rFonts w:cs="Times New Roman"/>
          <w:sz w:val="19"/>
          <w:szCs w:val="48"/>
          <w:lang w:val="sk-SK"/>
        </w:rPr>
        <w:t xml:space="preserve">môže </w:t>
      </w:r>
      <w:r w:rsidR="00684BB6" w:rsidRPr="00684BB6">
        <w:rPr>
          <w:rFonts w:cs="Times New Roman"/>
          <w:sz w:val="19"/>
          <w:szCs w:val="19"/>
          <w:lang w:val="sk-SK"/>
        </w:rPr>
        <w:t>RO pre OP EVS</w:t>
      </w:r>
      <w:r w:rsidR="0075585E" w:rsidRPr="0017594C">
        <w:rPr>
          <w:rFonts w:cs="Times New Roman"/>
          <w:sz w:val="19"/>
          <w:szCs w:val="48"/>
          <w:lang w:val="sk-SK"/>
        </w:rPr>
        <w:t xml:space="preserve"> </w:t>
      </w:r>
      <w:r w:rsidRPr="0017594C">
        <w:rPr>
          <w:rFonts w:cs="Times New Roman"/>
          <w:sz w:val="19"/>
          <w:szCs w:val="48"/>
          <w:lang w:val="sk-SK"/>
        </w:rPr>
        <w:t xml:space="preserve">zabezpečiť </w:t>
      </w:r>
      <w:r w:rsidR="0075585E" w:rsidRPr="0017594C">
        <w:rPr>
          <w:rFonts w:cs="Times New Roman"/>
          <w:sz w:val="19"/>
          <w:szCs w:val="48"/>
          <w:lang w:val="sk-SK"/>
        </w:rPr>
        <w:t>opakované hodnotenie ŽoNFP a môže pristúpiť aj ku kráteniu odmeny hodnotiteľ</w:t>
      </w:r>
      <w:r w:rsidR="004B69CB">
        <w:rPr>
          <w:rFonts w:cs="Times New Roman"/>
          <w:sz w:val="19"/>
          <w:szCs w:val="48"/>
          <w:lang w:val="sk-SK"/>
        </w:rPr>
        <w:t>ov</w:t>
      </w:r>
      <w:r w:rsidR="0075585E" w:rsidRPr="0017594C">
        <w:rPr>
          <w:rFonts w:cs="Times New Roman"/>
          <w:sz w:val="19"/>
          <w:szCs w:val="48"/>
          <w:lang w:val="sk-SK"/>
        </w:rPr>
        <w:t xml:space="preserve">. Túto podmienku je </w:t>
      </w:r>
      <w:r w:rsidR="00684BB6" w:rsidRPr="00684BB6">
        <w:rPr>
          <w:rFonts w:cs="Times New Roman"/>
          <w:sz w:val="19"/>
          <w:szCs w:val="19"/>
          <w:lang w:val="sk-SK"/>
        </w:rPr>
        <w:t>RO pre OP EVS</w:t>
      </w:r>
      <w:r w:rsidR="0075585E" w:rsidRPr="0017594C">
        <w:rPr>
          <w:rFonts w:cs="Times New Roman"/>
          <w:sz w:val="19"/>
          <w:szCs w:val="48"/>
          <w:lang w:val="sk-SK"/>
        </w:rPr>
        <w:t xml:space="preserve"> povinný zaradiť do zmluvného dokumentu medzi RO a odborným hodnotiteľom. </w:t>
      </w:r>
      <w:r w:rsidR="000930B7" w:rsidRPr="003C6D08">
        <w:rPr>
          <w:rFonts w:cs="Times New Roman"/>
          <w:sz w:val="19"/>
          <w:szCs w:val="48"/>
          <w:lang w:val="sk-SK"/>
        </w:rPr>
        <w:t>V takomto prípade sa chyb</w:t>
      </w:r>
      <w:r w:rsidR="000930B7">
        <w:rPr>
          <w:rFonts w:cs="Times New Roman"/>
          <w:sz w:val="19"/>
          <w:szCs w:val="48"/>
          <w:lang w:val="sk-SK"/>
        </w:rPr>
        <w:t>né hodnotenie neberie do úvahy.</w:t>
      </w:r>
      <w:r w:rsidR="0075585E" w:rsidRPr="0017594C">
        <w:rPr>
          <w:rFonts w:cs="Times New Roman"/>
          <w:sz w:val="19"/>
          <w:szCs w:val="48"/>
          <w:lang w:val="sk-SK"/>
        </w:rPr>
        <w:t xml:space="preserve"> </w:t>
      </w:r>
      <w:r w:rsidR="00933101" w:rsidRPr="0017594C">
        <w:rPr>
          <w:rFonts w:cs="Times New Roman"/>
          <w:sz w:val="19"/>
          <w:szCs w:val="48"/>
          <w:lang w:val="sk-SK"/>
        </w:rPr>
        <w:t xml:space="preserve">Informáciu o prehodnotení uvedie RO v </w:t>
      </w:r>
      <w:r w:rsidR="00933101">
        <w:rPr>
          <w:rFonts w:cs="Times New Roman"/>
          <w:sz w:val="19"/>
          <w:szCs w:val="48"/>
          <w:lang w:val="sk-SK"/>
        </w:rPr>
        <w:t>dokumentácii z výzvy/ vyzvania</w:t>
      </w:r>
      <w:r w:rsidR="0075585E" w:rsidRPr="0017594C">
        <w:rPr>
          <w:rFonts w:cs="Times New Roman"/>
          <w:sz w:val="19"/>
          <w:szCs w:val="48"/>
          <w:lang w:val="sk-SK"/>
        </w:rPr>
        <w:t>.</w:t>
      </w: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53" w:name="_Toc440375102"/>
      <w:bookmarkEnd w:id="52"/>
      <w:r w:rsidRPr="0017594C">
        <w:rPr>
          <w:lang w:val="sk-SK"/>
        </w:rPr>
        <w:t>Účasť partnerov na odbornom hodnotení</w:t>
      </w:r>
      <w:bookmarkEnd w:id="53"/>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54" w:name="_Toc440375103"/>
      <w:r w:rsidRPr="0017594C">
        <w:rPr>
          <w:lang w:val="sk-SK"/>
        </w:rPr>
        <w:lastRenderedPageBreak/>
        <w:t>Spôsob vyhodnotenia jednotlivých kritérií pre výber projektov</w:t>
      </w:r>
      <w:bookmarkEnd w:id="54"/>
    </w:p>
    <w:p w14:paraId="01291BCB" w14:textId="77777777" w:rsidR="001C4E68" w:rsidRPr="00B519B4" w:rsidRDefault="001C4E68" w:rsidP="008979DA">
      <w:pPr>
        <w:pStyle w:val="Nadpis2"/>
        <w:jc w:val="both"/>
        <w:rPr>
          <w:lang w:val="sk-SK"/>
        </w:rPr>
      </w:pPr>
      <w:bookmarkStart w:id="55" w:name="_Toc440375104"/>
      <w:r w:rsidRPr="0017594C">
        <w:rPr>
          <w:lang w:val="sk-SK"/>
        </w:rPr>
        <w:t xml:space="preserve">Hodnotiace </w:t>
      </w:r>
      <w:r w:rsidRPr="00B519B4">
        <w:rPr>
          <w:lang w:val="sk-SK"/>
        </w:rPr>
        <w:t>kritériá žiadosti o nenávratný finančný príspevok</w:t>
      </w:r>
      <w:bookmarkEnd w:id="55"/>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56" w:name="_Toc440375105"/>
      <w:r w:rsidRPr="0017594C">
        <w:rPr>
          <w:lang w:val="sk-SK"/>
        </w:rPr>
        <w:t>Spôsob vyhodnotenia jednotlivých kritérií pre výber projektov</w:t>
      </w:r>
      <w:bookmarkEnd w:id="56"/>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neakceptácie odporúčaní z administratívneho overovania ŽoNFP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 v oblasti oprávnenosti výdavkov. Ak hodnotiteľ neakceptuje odporúčania, je povinný podrobne zdôvodniť ich neakceptáciu.</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57"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57"/>
    </w:p>
    <w:p w14:paraId="01291BF3" w14:textId="77777777" w:rsidR="0059078B" w:rsidRDefault="0059078B" w:rsidP="0059078B">
      <w:pPr>
        <w:pStyle w:val="Nadpis3"/>
        <w:rPr>
          <w:lang w:val="sk-SK"/>
        </w:rPr>
      </w:pPr>
      <w:bookmarkStart w:id="58" w:name="_Toc440375107"/>
      <w:r>
        <w:rPr>
          <w:lang w:val="sk-SK"/>
        </w:rPr>
        <w:t>Vyhodnotenie horizontálneho princípu Udržateľný rozvoj</w:t>
      </w:r>
      <w:bookmarkEnd w:id="58"/>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6"/>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integrita,profesionalita,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sú vyplnené relevantné ciele HP v nadväznosti na vybrané typy aktivít v ŽoNFP</w:t>
      </w:r>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rílohu ŽoNFP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Ak odborný hodnotiteľ uvažuje o zmene v ŽoNFP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t.j.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pro-klientská orientácia, t.j.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t.j.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59"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59"/>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60" w:name="_Toc440375109"/>
      <w:r>
        <w:rPr>
          <w:lang w:val="sk-SK"/>
        </w:rPr>
        <w:lastRenderedPageBreak/>
        <w:t>Prechodné a záverečné ustanovenia</w:t>
      </w:r>
      <w:bookmarkEnd w:id="60"/>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61" w:name="_Toc440375110"/>
      <w:r>
        <w:rPr>
          <w:lang w:val="sk-SK"/>
        </w:rPr>
        <w:lastRenderedPageBreak/>
        <w:t>Prílohy</w:t>
      </w:r>
      <w:bookmarkEnd w:id="61"/>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77777777" w:rsidR="009017FA"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3. </w:t>
      </w:r>
      <w:r w:rsidR="003903DB" w:rsidRPr="0017594C">
        <w:rPr>
          <w:rFonts w:ascii="Arial" w:hAnsi="Arial" w:cs="Arial"/>
          <w:color w:val="auto"/>
          <w:sz w:val="19"/>
          <w:szCs w:val="19"/>
          <w:lang w:val="sk-SK"/>
        </w:rPr>
        <w:t>v</w:t>
      </w:r>
      <w:r w:rsidR="003216E7" w:rsidRPr="0017594C">
        <w:rPr>
          <w:rFonts w:ascii="Arial" w:hAnsi="Arial" w:cs="Arial"/>
          <w:color w:val="auto"/>
          <w:sz w:val="19"/>
          <w:szCs w:val="19"/>
          <w:lang w:val="sk-SK"/>
        </w:rPr>
        <w:t>ýzva</w:t>
      </w:r>
      <w:r w:rsidR="00F52192" w:rsidRPr="0017594C">
        <w:rPr>
          <w:rFonts w:ascii="Arial" w:hAnsi="Arial" w:cs="Arial"/>
          <w:color w:val="auto"/>
          <w:sz w:val="19"/>
          <w:szCs w:val="19"/>
          <w:lang w:val="sk-SK"/>
        </w:rPr>
        <w:t xml:space="preserve"> na výber odborných hodnotiteľov</w:t>
      </w:r>
      <w:r w:rsidR="009017FA">
        <w:rPr>
          <w:rFonts w:ascii="Arial" w:hAnsi="Arial" w:cs="Arial"/>
          <w:color w:val="auto"/>
          <w:sz w:val="19"/>
          <w:szCs w:val="19"/>
          <w:lang w:val="sk-SK"/>
        </w:rPr>
        <w:t xml:space="preserve"> </w:t>
      </w: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5"/>
      <w:footerReference w:type="default" r:id="rId16"/>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8C4C6F" w14:textId="77777777" w:rsidR="003C3FC5" w:rsidRDefault="003C3FC5">
      <w:r>
        <w:separator/>
      </w:r>
    </w:p>
    <w:p w14:paraId="795D02A8" w14:textId="77777777" w:rsidR="003C3FC5" w:rsidRDefault="003C3FC5"/>
  </w:endnote>
  <w:endnote w:type="continuationSeparator" w:id="0">
    <w:p w14:paraId="1328D14F" w14:textId="77777777" w:rsidR="003C3FC5" w:rsidRDefault="003C3FC5">
      <w:r>
        <w:continuationSeparator/>
      </w:r>
    </w:p>
    <w:p w14:paraId="1FF27A1A" w14:textId="77777777" w:rsidR="003C3FC5" w:rsidRDefault="003C3FC5"/>
  </w:endnote>
  <w:endnote w:type="continuationNotice" w:id="1">
    <w:p w14:paraId="07A4A92A" w14:textId="77777777" w:rsidR="003C3FC5" w:rsidRDefault="003C3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17489B" w:rsidRDefault="0017489B">
        <w:pPr>
          <w:pStyle w:val="Pta"/>
          <w:jc w:val="center"/>
        </w:pPr>
        <w:r>
          <w:fldChar w:fldCharType="begin"/>
        </w:r>
        <w:r>
          <w:instrText xml:space="preserve"> PAGE   \* MERGEFORMAT </w:instrText>
        </w:r>
        <w:r>
          <w:fldChar w:fldCharType="separate"/>
        </w:r>
        <w:r w:rsidR="001F3932">
          <w:rPr>
            <w:noProof/>
          </w:rPr>
          <w:t>25</w:t>
        </w:r>
        <w:r>
          <w:rPr>
            <w:noProof/>
          </w:rPr>
          <w:fldChar w:fldCharType="end"/>
        </w:r>
      </w:p>
    </w:sdtContent>
  </w:sdt>
  <w:p w14:paraId="01291C48" w14:textId="77777777" w:rsidR="0017489B" w:rsidRPr="003530AF" w:rsidRDefault="0017489B"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562EC2" w14:textId="77777777" w:rsidR="003C3FC5" w:rsidRDefault="003C3FC5">
      <w:r>
        <w:separator/>
      </w:r>
    </w:p>
    <w:p w14:paraId="0E4C9834" w14:textId="77777777" w:rsidR="003C3FC5" w:rsidRDefault="003C3FC5"/>
  </w:footnote>
  <w:footnote w:type="continuationSeparator" w:id="0">
    <w:p w14:paraId="2C22F43C" w14:textId="77777777" w:rsidR="003C3FC5" w:rsidRDefault="003C3FC5">
      <w:r>
        <w:continuationSeparator/>
      </w:r>
    </w:p>
    <w:p w14:paraId="540063CF" w14:textId="77777777" w:rsidR="003C3FC5" w:rsidRDefault="003C3FC5"/>
  </w:footnote>
  <w:footnote w:type="continuationNotice" w:id="1">
    <w:p w14:paraId="17A26DA0" w14:textId="77777777" w:rsidR="003C3FC5" w:rsidRDefault="003C3FC5"/>
  </w:footnote>
  <w:footnote w:id="2">
    <w:p w14:paraId="01291C49" w14:textId="77777777" w:rsidR="0017489B" w:rsidRDefault="0017489B"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3">
    <w:p w14:paraId="01291C4A" w14:textId="77777777" w:rsidR="0017489B" w:rsidRPr="00396022" w:rsidRDefault="0017489B" w:rsidP="00922B00">
      <w:pPr>
        <w:pStyle w:val="Textpoznmkypodiarou"/>
        <w:rPr>
          <w:lang w:val="sk-SK"/>
        </w:rPr>
      </w:pPr>
      <w:r>
        <w:rPr>
          <w:rStyle w:val="Odkaznapoznmkupodiarou"/>
        </w:rPr>
        <w:footnoteRef/>
      </w:r>
      <w:r>
        <w:t xml:space="preserve"> </w:t>
      </w:r>
      <w:r>
        <w:rPr>
          <w:lang w:val="sk-SK"/>
        </w:rPr>
        <w:t>Pre takýto prípad sa upraví hodnotiaci hárok pridaním pospisového poľa pre zástupcu gestora HP</w:t>
      </w:r>
    </w:p>
  </w:footnote>
  <w:footnote w:id="4">
    <w:p w14:paraId="01291C4B" w14:textId="77777777" w:rsidR="0017489B" w:rsidRPr="00396022" w:rsidRDefault="0017489B"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17489B" w:rsidRPr="00396022" w:rsidRDefault="0017489B" w:rsidP="00933101">
      <w:pPr>
        <w:pStyle w:val="Textpoznmkypodiarou"/>
        <w:rPr>
          <w:lang w:val="sk-SK"/>
        </w:rPr>
      </w:pPr>
    </w:p>
  </w:footnote>
  <w:footnote w:id="5">
    <w:p w14:paraId="3CAEA9D5" w14:textId="38651606" w:rsidR="0017489B" w:rsidRDefault="0017489B"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17489B" w:rsidRPr="00051EF8" w:rsidRDefault="0017489B">
      <w:pPr>
        <w:pStyle w:val="Textpoznmkypodiarou"/>
        <w:rPr>
          <w:lang w:val="sk-SK"/>
        </w:rPr>
      </w:pPr>
      <w:r>
        <w:rPr>
          <w:lang w:val="sk-SK"/>
        </w:rPr>
        <w:t xml:space="preserve"> </w:t>
      </w:r>
    </w:p>
  </w:footnote>
  <w:footnote w:id="6">
    <w:p w14:paraId="01291C4D" w14:textId="77777777" w:rsidR="0017489B" w:rsidRPr="00B70140" w:rsidRDefault="0017489B" w:rsidP="00DD7F94">
      <w:pPr>
        <w:pStyle w:val="Textpoznmkypodiarou"/>
        <w:jc w:val="both"/>
        <w:rPr>
          <w:lang w:val="sk-SK"/>
        </w:rPr>
      </w:pPr>
      <w:r w:rsidRPr="00B70140">
        <w:rPr>
          <w:rStyle w:val="Odkaznapoznmkupodiarou"/>
          <w:lang w:val="sk-SK"/>
        </w:rPr>
        <w:footnoteRef/>
      </w:r>
      <w:r w:rsidRPr="00B70140">
        <w:rPr>
          <w:lang w:val="sk-SK"/>
        </w:rPr>
        <w:t xml:space="preserve"> 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ante kondicionalít</w:t>
      </w:r>
    </w:p>
  </w:footnote>
  <w:footnote w:id="7">
    <w:p w14:paraId="01291C4E" w14:textId="77777777" w:rsidR="0017489B" w:rsidRPr="00F66DEE" w:rsidRDefault="0017489B"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17489B" w:rsidRPr="0094663B" w:rsidRDefault="0017489B"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FC"/>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795E"/>
    <w:rsid w:val="00050496"/>
    <w:rsid w:val="00051EF8"/>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4825"/>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4A5"/>
    <w:rsid w:val="002B1F7E"/>
    <w:rsid w:val="002B35ED"/>
    <w:rsid w:val="002B58B0"/>
    <w:rsid w:val="002C4137"/>
    <w:rsid w:val="002C5072"/>
    <w:rsid w:val="002C6C30"/>
    <w:rsid w:val="002D044F"/>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6CD"/>
    <w:rsid w:val="002E764C"/>
    <w:rsid w:val="002E7BB6"/>
    <w:rsid w:val="002F598A"/>
    <w:rsid w:val="002F61D4"/>
    <w:rsid w:val="00302CCC"/>
    <w:rsid w:val="003038D5"/>
    <w:rsid w:val="00304828"/>
    <w:rsid w:val="003053DA"/>
    <w:rsid w:val="00306E7D"/>
    <w:rsid w:val="00310E5D"/>
    <w:rsid w:val="00311FB3"/>
    <w:rsid w:val="00312128"/>
    <w:rsid w:val="0031390F"/>
    <w:rsid w:val="00313EF0"/>
    <w:rsid w:val="0031599A"/>
    <w:rsid w:val="003216E7"/>
    <w:rsid w:val="00322D4F"/>
    <w:rsid w:val="00326B22"/>
    <w:rsid w:val="003305C8"/>
    <w:rsid w:val="003311F4"/>
    <w:rsid w:val="003319E5"/>
    <w:rsid w:val="0033478B"/>
    <w:rsid w:val="00335205"/>
    <w:rsid w:val="00336828"/>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F8B"/>
    <w:rsid w:val="00392FE4"/>
    <w:rsid w:val="003939F9"/>
    <w:rsid w:val="00394C79"/>
    <w:rsid w:val="00394D89"/>
    <w:rsid w:val="00396022"/>
    <w:rsid w:val="003977EF"/>
    <w:rsid w:val="003A04C7"/>
    <w:rsid w:val="003A0A50"/>
    <w:rsid w:val="003A0C5D"/>
    <w:rsid w:val="003A1398"/>
    <w:rsid w:val="003A3981"/>
    <w:rsid w:val="003A3E37"/>
    <w:rsid w:val="003A4C0D"/>
    <w:rsid w:val="003B319F"/>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1849"/>
    <w:rsid w:val="003E1A10"/>
    <w:rsid w:val="003E2847"/>
    <w:rsid w:val="003E28AA"/>
    <w:rsid w:val="003E2B0F"/>
    <w:rsid w:val="003E3CD8"/>
    <w:rsid w:val="003E4998"/>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07DD"/>
    <w:rsid w:val="004310A8"/>
    <w:rsid w:val="0043270A"/>
    <w:rsid w:val="00434026"/>
    <w:rsid w:val="004343DA"/>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3A70"/>
    <w:rsid w:val="004B3E25"/>
    <w:rsid w:val="004B4FFD"/>
    <w:rsid w:val="004B53E6"/>
    <w:rsid w:val="004B67CC"/>
    <w:rsid w:val="004B69CB"/>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1D5A"/>
    <w:rsid w:val="00622A8B"/>
    <w:rsid w:val="00624CC4"/>
    <w:rsid w:val="00624DC2"/>
    <w:rsid w:val="006269EF"/>
    <w:rsid w:val="00630AAA"/>
    <w:rsid w:val="00632205"/>
    <w:rsid w:val="006328F5"/>
    <w:rsid w:val="00633086"/>
    <w:rsid w:val="006357A7"/>
    <w:rsid w:val="0064196F"/>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E0A78"/>
    <w:rsid w:val="006E0BEC"/>
    <w:rsid w:val="006E34F6"/>
    <w:rsid w:val="006E43ED"/>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568F"/>
    <w:rsid w:val="0079594D"/>
    <w:rsid w:val="00795D16"/>
    <w:rsid w:val="007A13B3"/>
    <w:rsid w:val="007A1AEE"/>
    <w:rsid w:val="007A44D3"/>
    <w:rsid w:val="007A7343"/>
    <w:rsid w:val="007B3512"/>
    <w:rsid w:val="007B3AFF"/>
    <w:rsid w:val="007B68E0"/>
    <w:rsid w:val="007C28DC"/>
    <w:rsid w:val="007C3DB3"/>
    <w:rsid w:val="007C429D"/>
    <w:rsid w:val="007C6043"/>
    <w:rsid w:val="007D0276"/>
    <w:rsid w:val="007D22CE"/>
    <w:rsid w:val="007D3067"/>
    <w:rsid w:val="007D3B89"/>
    <w:rsid w:val="007D6AC4"/>
    <w:rsid w:val="007D7C83"/>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2FBD"/>
    <w:rsid w:val="0094663B"/>
    <w:rsid w:val="00947F7D"/>
    <w:rsid w:val="009503B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45D3"/>
    <w:rsid w:val="009A5D0D"/>
    <w:rsid w:val="009A70F9"/>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033D"/>
    <w:rsid w:val="00AD3040"/>
    <w:rsid w:val="00AD40CA"/>
    <w:rsid w:val="00AD41A1"/>
    <w:rsid w:val="00AD4632"/>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6B03"/>
    <w:rsid w:val="00C77581"/>
    <w:rsid w:val="00C8122C"/>
    <w:rsid w:val="00C82581"/>
    <w:rsid w:val="00C82F18"/>
    <w:rsid w:val="00C843E1"/>
    <w:rsid w:val="00C869BC"/>
    <w:rsid w:val="00C8705A"/>
    <w:rsid w:val="00C90033"/>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594"/>
    <w:rsid w:val="00CC4BBB"/>
    <w:rsid w:val="00CC5840"/>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10A3F"/>
    <w:rsid w:val="00D1104D"/>
    <w:rsid w:val="00D11A7E"/>
    <w:rsid w:val="00D14D78"/>
    <w:rsid w:val="00D179A7"/>
    <w:rsid w:val="00D20832"/>
    <w:rsid w:val="00D20F0D"/>
    <w:rsid w:val="00D27BA3"/>
    <w:rsid w:val="00D31186"/>
    <w:rsid w:val="00D31270"/>
    <w:rsid w:val="00D31914"/>
    <w:rsid w:val="00D355F6"/>
    <w:rsid w:val="00D36070"/>
    <w:rsid w:val="00D36E14"/>
    <w:rsid w:val="00D44062"/>
    <w:rsid w:val="00D46D27"/>
    <w:rsid w:val="00D51EE8"/>
    <w:rsid w:val="00D52D8D"/>
    <w:rsid w:val="00D533BB"/>
    <w:rsid w:val="00D53DAB"/>
    <w:rsid w:val="00D5494B"/>
    <w:rsid w:val="00D6505F"/>
    <w:rsid w:val="00D65B31"/>
    <w:rsid w:val="00D6668C"/>
    <w:rsid w:val="00D6792F"/>
    <w:rsid w:val="00D70F00"/>
    <w:rsid w:val="00D721F3"/>
    <w:rsid w:val="00D749FC"/>
    <w:rsid w:val="00D74BDA"/>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649A"/>
    <w:rsid w:val="00DB6662"/>
    <w:rsid w:val="00DB75B9"/>
    <w:rsid w:val="00DB7993"/>
    <w:rsid w:val="00DC01C3"/>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33B2"/>
    <w:rsid w:val="00E85656"/>
    <w:rsid w:val="00E85DA0"/>
    <w:rsid w:val="00E86819"/>
    <w:rsid w:val="00E86D63"/>
    <w:rsid w:val="00E87552"/>
    <w:rsid w:val="00E876AD"/>
    <w:rsid w:val="00E91EAE"/>
    <w:rsid w:val="00E9484C"/>
    <w:rsid w:val="00E9653B"/>
    <w:rsid w:val="00E96739"/>
    <w:rsid w:val="00E97112"/>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5F7A"/>
    <w:rsid w:val="00F06DA9"/>
    <w:rsid w:val="00F076BF"/>
    <w:rsid w:val="00F07CEC"/>
    <w:rsid w:val="00F13B33"/>
    <w:rsid w:val="00F13F6E"/>
    <w:rsid w:val="00F14EDA"/>
    <w:rsid w:val="00F1784D"/>
    <w:rsid w:val="00F17F4C"/>
    <w:rsid w:val="00F21410"/>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5BCE"/>
    <w:rsid w:val="00F7140C"/>
    <w:rsid w:val="00F73BB1"/>
    <w:rsid w:val="00F74B65"/>
    <w:rsid w:val="00F77E9C"/>
    <w:rsid w:val="00F80DF9"/>
    <w:rsid w:val="00F81AED"/>
    <w:rsid w:val="00F81D63"/>
    <w:rsid w:val="00F8320F"/>
    <w:rsid w:val="00F834F7"/>
    <w:rsid w:val="00F84EA1"/>
    <w:rsid w:val="00F855CA"/>
    <w:rsid w:val="00F85DDA"/>
    <w:rsid w:val="00F87196"/>
    <w:rsid w:val="00F87703"/>
    <w:rsid w:val="00F90A19"/>
    <w:rsid w:val="00F91EAE"/>
    <w:rsid w:val="00F9224B"/>
    <w:rsid w:val="00F932F0"/>
    <w:rsid w:val="00F93335"/>
    <w:rsid w:val="00F93418"/>
    <w:rsid w:val="00F93AE6"/>
    <w:rsid w:val="00FA0E96"/>
    <w:rsid w:val="00FA12F3"/>
    <w:rsid w:val="00FA130C"/>
    <w:rsid w:val="00FA35F8"/>
    <w:rsid w:val="00FA5BF6"/>
    <w:rsid w:val="00FA5F48"/>
    <w:rsid w:val="00FA7D2C"/>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ko@vlada.gov.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rz.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2.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07AB6EF-E63B-4970-A48A-CF38C2994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10312</Words>
  <Characters>58779</Characters>
  <Application>Microsoft Office Word</Application>
  <DocSecurity>0</DocSecurity>
  <Lines>489</Lines>
  <Paragraphs>137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2017-06-21T11:16:00Z</dcterms:created>
  <dcterms:modified xsi:type="dcterms:W3CDTF">2017-07-17T08:41:00Z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